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19118" w14:textId="423E162E" w:rsidR="00E4796C" w:rsidRPr="00C145CE" w:rsidRDefault="00E4796C">
      <w:pPr>
        <w:rPr>
          <w:rFonts w:asciiTheme="minorHAnsi" w:hAnsiTheme="minorHAnsi"/>
          <w:b/>
          <w:i/>
          <w:szCs w:val="22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73"/>
        <w:gridCol w:w="5187"/>
        <w:gridCol w:w="1024"/>
        <w:gridCol w:w="1737"/>
        <w:gridCol w:w="1242"/>
        <w:gridCol w:w="1290"/>
        <w:gridCol w:w="1186"/>
      </w:tblGrid>
      <w:tr w:rsidR="00C702EF" w:rsidRPr="00A42D69" w14:paraId="33369C8B" w14:textId="76B4FE67" w:rsidTr="00C63419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1890B639" w14:textId="228014C4" w:rsidR="00C702EF" w:rsidRPr="00A42D69" w:rsidRDefault="00C702EF" w:rsidP="00730D1A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C702EF" w:rsidRPr="00A42D69" w14:paraId="2A917243" w14:textId="51D0BD7C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27A9B38" w14:textId="31292D70" w:rsidR="00C702EF" w:rsidRPr="00C63419" w:rsidRDefault="00C702EF" w:rsidP="005D4733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002260C" w14:textId="7172A76F" w:rsidR="00C702EF" w:rsidRPr="00264E75" w:rsidRDefault="00000000" w:rsidP="00A42D69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8C3F5F205B604D1694DA7100DA21B72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BC628D" w:rsidRPr="00A42D69" w14:paraId="51580F88" w14:textId="7D7A78B1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D476205" w14:textId="3A58B41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E751270" w14:textId="2CC8A645" w:rsidR="00BC628D" w:rsidRPr="00A42D69" w:rsidRDefault="005A0908" w:rsidP="00BC628D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i/>
              </w:rPr>
              <w:t>Občianske združenie MAS Sabinovsko, o.z.</w:t>
            </w:r>
          </w:p>
        </w:tc>
      </w:tr>
      <w:tr w:rsidR="00BC628D" w:rsidRPr="00A42D69" w14:paraId="6374EA39" w14:textId="282CFF42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5B88C54" w14:textId="0BC849FE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="00000000">
              <w:rPr>
                <w:rFonts w:asciiTheme="minorHAnsi" w:hAnsiTheme="minorHAnsi"/>
                <w:b/>
                <w:szCs w:val="22"/>
                <w:vertAlign w:val="superscript"/>
              </w:rPr>
              <w:fldChar w:fldCharType="separate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61494B02" w14:textId="2B8BEDDD" w:rsidR="00BC628D" w:rsidRPr="00A42D69" w:rsidRDefault="00000000" w:rsidP="00BC628D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D55C5B517C024C3E8F5DCC72F82F60A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A1 Podpora podnikania a inovácií</w:t>
                </w:r>
              </w:sdtContent>
            </w:sdt>
          </w:p>
        </w:tc>
      </w:tr>
      <w:tr w:rsidR="00BC628D" w:rsidRPr="00A42D69" w14:paraId="77E01DF3" w14:textId="53CF893B" w:rsidTr="00C702E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4A72FD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2A0511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4D1116A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9E9DFF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200240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203171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0B996590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6D9EC21" w14:textId="68D736E6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14464E9" w14:textId="6EE3E67C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RMŽaND. N/A)</w:t>
            </w:r>
            <w:bookmarkStart w:id="0" w:name="_Ref497034985"/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  <w:bookmarkEnd w:id="0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BD07FCA" w14:textId="08840CEE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C0112" w:rsidRPr="009365C4" w14:paraId="519CC964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CEF1CA" w14:textId="015BA043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A103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1EB6A3" w14:textId="7FE8CA3A" w:rsidR="008C0112" w:rsidRPr="009365C4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516668" w14:textId="428F39B5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 dostávajúcich podporu v ľubovoľnej forme zo štrukturálnych fondov (bez ohľadu na to, či podpora predstavuje štátnu pomoc alebo nie). Podnik: Organizácia vyrábajúca výrobky alebo poskytujúca služby s cieľom uspokojiť potreby trhu a tým dosiahnuť zisk. Právna forma podniku môže byť rôzna (SZČO, partnerstvá, atď.).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9D2596E" w14:textId="23817566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Podniky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BDACE7" w14:textId="3DF8080F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del w:id="1" w:author="Autor">
              <w:r w:rsidRPr="008C0112" w:rsidDel="009C5178">
                <w:rPr>
                  <w:rFonts w:asciiTheme="minorHAnsi" w:hAnsiTheme="minorHAnsi"/>
                  <w:sz w:val="20"/>
                </w:rPr>
                <w:delText>prác na</w:delText>
              </w:r>
            </w:del>
            <w:ins w:id="2" w:author="Autor">
              <w:r w:rsidR="009C5178">
                <w:rPr>
                  <w:rFonts w:asciiTheme="minorHAnsi" w:hAnsiTheme="minorHAnsi"/>
                  <w:sz w:val="20"/>
                </w:rPr>
                <w:t xml:space="preserve">realizácie </w:t>
              </w:r>
            </w:ins>
            <w:r w:rsidRPr="008C0112">
              <w:rPr>
                <w:rFonts w:asciiTheme="minorHAnsi" w:hAnsiTheme="minorHAnsi"/>
                <w:sz w:val="20"/>
              </w:rPr>
              <w:t xml:space="preserve"> projekt</w:t>
            </w:r>
            <w:ins w:id="3" w:author="Autor">
              <w:r w:rsidR="009C5178">
                <w:rPr>
                  <w:rFonts w:asciiTheme="minorHAnsi" w:hAnsiTheme="minorHAnsi"/>
                  <w:sz w:val="20"/>
                </w:rPr>
                <w:t>u</w:t>
              </w:r>
            </w:ins>
            <w:del w:id="4" w:author="Autor">
              <w:r w:rsidRPr="008C0112" w:rsidDel="009C5178">
                <w:rPr>
                  <w:rFonts w:asciiTheme="minorHAnsi" w:hAnsiTheme="minorHAnsi"/>
                  <w:sz w:val="20"/>
                </w:rPr>
                <w:delText>e</w:delText>
              </w:r>
            </w:del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9EC886" w14:textId="30C733A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7F95C5" w14:textId="73826DAB" w:rsidR="008C0112" w:rsidRPr="008C0112" w:rsidRDefault="008C0112" w:rsidP="00CB567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CB5674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A17F48" w14:textId="7ED90BA0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8C0112" w:rsidRPr="009365C4" w14:paraId="3EF8D170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A7490B9" w14:textId="50BE58C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A104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E0EAB1" w14:textId="13000F1A" w:rsidR="008C0112" w:rsidRPr="008C0112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39847D8" w14:textId="05944F96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Ukazovateľ vyjadruje celkový počet vytvorených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obsadených nových pracovných miest v ekvivalentoch plných pracovných úväzkov (FTE). Počet novovytvorených pracovných miest predstavuje prírastok pracovných miest v</w:t>
            </w:r>
            <w:r w:rsidR="00C32A49"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 xml:space="preserve">subjekte užívateľa (nie vytvorené pred začiatkom realizácie projektu), pričom vytvorené pracovné miesta musia vzniknúť v priamej súvislosti s realizovaným podporeným projektom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(bez realizácie podporeného projektu by nevznikli), musia byť obsadené (neobsadené pracovné pozície sa nesmú vykazovať) a musia vykazovať navýšenie celkového počtu obsadených pracovných miest užívateľa. Započítavajú sa nové pracovné miesta v ekvivalentoch plných pracovných úväzkov (FTE), ktoré vznikli priamo v dôsledku realizácie projektu.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408DE24" w14:textId="5C3481C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FTE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2A1B63" w14:textId="77777777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ins w:id="5" w:author="Autor"/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del w:id="6" w:author="Autor">
              <w:r w:rsidRPr="008C0112" w:rsidDel="009C5178">
                <w:rPr>
                  <w:rFonts w:asciiTheme="minorHAnsi" w:hAnsiTheme="minorHAnsi"/>
                  <w:sz w:val="20"/>
                </w:rPr>
                <w:delText>prác na</w:delText>
              </w:r>
            </w:del>
            <w:ins w:id="7" w:author="Autor">
              <w:r w:rsidR="009C5178">
                <w:rPr>
                  <w:rFonts w:asciiTheme="minorHAnsi" w:hAnsiTheme="minorHAnsi"/>
                  <w:sz w:val="20"/>
                </w:rPr>
                <w:t>realizácie</w:t>
              </w:r>
            </w:ins>
            <w:r w:rsidRPr="008C0112">
              <w:rPr>
                <w:rFonts w:asciiTheme="minorHAnsi" w:hAnsiTheme="minorHAnsi"/>
                <w:sz w:val="20"/>
              </w:rPr>
              <w:t xml:space="preserve"> projekt</w:t>
            </w:r>
            <w:del w:id="8" w:author="Autor">
              <w:r w:rsidRPr="008C0112" w:rsidDel="009C5178">
                <w:rPr>
                  <w:rFonts w:asciiTheme="minorHAnsi" w:hAnsiTheme="minorHAnsi"/>
                  <w:sz w:val="20"/>
                </w:rPr>
                <w:delText>e</w:delText>
              </w:r>
            </w:del>
            <w:ins w:id="9" w:author="Autor">
              <w:r w:rsidR="009C5178">
                <w:rPr>
                  <w:rFonts w:asciiTheme="minorHAnsi" w:hAnsiTheme="minorHAnsi"/>
                  <w:sz w:val="20"/>
                </w:rPr>
                <w:t xml:space="preserve">u, </w:t>
              </w:r>
            </w:ins>
          </w:p>
          <w:p w14:paraId="3842F0D2" w14:textId="77777777" w:rsidR="009C5178" w:rsidRDefault="009C5178" w:rsidP="009C5178">
            <w:pPr>
              <w:rPr>
                <w:ins w:id="10" w:author="Autor"/>
                <w:sz w:val="24"/>
                <w:szCs w:val="24"/>
                <w:lang w:eastAsia="sk-SK"/>
              </w:rPr>
            </w:pPr>
            <w:ins w:id="11" w:author="Autor">
              <w:r>
                <w:rPr>
                  <w:rFonts w:asciiTheme="minorHAnsi" w:hAnsiTheme="minorHAnsi"/>
                  <w:sz w:val="20"/>
                </w:rPr>
                <w:t xml:space="preserve">najneskôr však do 30 dní od </w:t>
              </w:r>
              <w:r>
                <w:rPr>
                  <w:rFonts w:asciiTheme="minorHAnsi" w:hAnsiTheme="minorHAnsi"/>
                  <w:sz w:val="20"/>
                </w:rPr>
                <w:lastRenderedPageBreak/>
                <w:t>predloženia záverečnej ŽoP</w:t>
              </w:r>
              <w:r>
                <w:rPr>
                  <w:rStyle w:val="Odkaznapoznmkupodiarou"/>
                  <w:rFonts w:asciiTheme="minorHAnsi" w:hAnsiTheme="minorHAnsi"/>
                  <w:sz w:val="20"/>
                </w:rPr>
                <w:footnoteReference w:id="4"/>
              </w:r>
              <w:r>
                <w:rPr>
                  <w:sz w:val="24"/>
                  <w:szCs w:val="24"/>
                  <w:lang w:eastAsia="sk-SK"/>
                </w:rPr>
                <w:t xml:space="preserve"> </w:t>
              </w:r>
            </w:ins>
          </w:p>
          <w:p w14:paraId="733EFF84" w14:textId="77F37706" w:rsidR="009C5178" w:rsidRPr="008C0112" w:rsidRDefault="009C5178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DD4F22" w14:textId="5DA232BE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F319FA6" w14:textId="6DB61E0C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CB5674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C6640A" w14:textId="478588CC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BC628D" w:rsidRPr="009365C4" w14:paraId="23B754B7" w14:textId="68C33CAD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E9F547" w14:textId="6D119DDE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A101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738455" w14:textId="1D579386" w:rsidR="00BC628D" w:rsidRPr="009365C4" w:rsidRDefault="009365C4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A854C5" w14:textId="77E081AD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Ukazovateľ vyjadruje počet produktov, ktoré sú „nové pre firmu“ v dôsledku projektu. Produkt je pre firmu nový, ak firma nevyrába produkt s rovnakou funkcionalitou, alebo ak technológia výroby je významne odlišná od technológie už vyrábaných produktov. Jedná sa o vznik nového výrobku alebo služby (produktu), resp. podstatnú zmenu (vylepšenie) produktu spočívajúcu v jeho výrazne zdokonalených vlastnostiach alebo účele využitia. Charakteristiky inovovaného produktu sa významne líšia od predchádzajúcich produktov užívateľa. Zahŕňajú sa sem významné zmeny najmä kvalitatívnych charakteristík, t. j. technických špecifikácií, komponentov a materiálov, začleneného softvéru, užívateľskej prijateľnosti alebo iných funkčných alebo užívateľských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9365C4">
              <w:rPr>
                <w:rFonts w:asciiTheme="minorHAnsi" w:hAnsiTheme="minorHAnsi"/>
                <w:sz w:val="20"/>
              </w:rPr>
              <w:t>charakteristík. Za inovovaný produkt sa nepovažuje zmena estetických charakteristík. Produkt môže byť hmotný aj nehmotný, t. j. môže ísť o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9365C4">
              <w:rPr>
                <w:rFonts w:asciiTheme="minorHAnsi" w:hAnsiTheme="minorHAnsi"/>
                <w:sz w:val="20"/>
              </w:rPr>
              <w:t>výrobok aj službu.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C8E3A1" w14:textId="18FEB8B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D17E11" w14:textId="35A998EB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del w:id="14" w:author="Autor">
              <w:r w:rsidRPr="008C0112" w:rsidDel="009C5178">
                <w:rPr>
                  <w:rFonts w:asciiTheme="minorHAnsi" w:hAnsiTheme="minorHAnsi"/>
                  <w:sz w:val="20"/>
                </w:rPr>
                <w:delText>prác na</w:delText>
              </w:r>
            </w:del>
            <w:ins w:id="15" w:author="Autor">
              <w:r w:rsidR="009C5178">
                <w:rPr>
                  <w:rFonts w:asciiTheme="minorHAnsi" w:hAnsiTheme="minorHAnsi"/>
                  <w:sz w:val="20"/>
                </w:rPr>
                <w:t>realizácie</w:t>
              </w:r>
            </w:ins>
            <w:r w:rsidRPr="008C0112">
              <w:rPr>
                <w:rFonts w:asciiTheme="minorHAnsi" w:hAnsiTheme="minorHAnsi"/>
                <w:sz w:val="20"/>
              </w:rPr>
              <w:t xml:space="preserve"> projekt</w:t>
            </w:r>
            <w:ins w:id="16" w:author="Autor">
              <w:r w:rsidR="009C5178">
                <w:rPr>
                  <w:rFonts w:asciiTheme="minorHAnsi" w:hAnsiTheme="minorHAnsi"/>
                  <w:sz w:val="20"/>
                </w:rPr>
                <w:t>u</w:t>
              </w:r>
            </w:ins>
            <w:del w:id="17" w:author="Autor">
              <w:r w:rsidRPr="008C0112" w:rsidDel="009C5178">
                <w:rPr>
                  <w:rFonts w:asciiTheme="minorHAnsi" w:hAnsiTheme="minorHAnsi"/>
                  <w:sz w:val="20"/>
                </w:rPr>
                <w:delText>e</w:delText>
              </w:r>
            </w:del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DE1F34" w14:textId="64F57B6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75FDD3E" w14:textId="7EABA5F8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CB5674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4FB9FF3" w14:textId="6A35AFC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pre podnik nový</w:t>
            </w:r>
          </w:p>
        </w:tc>
      </w:tr>
      <w:tr w:rsidR="00BC628D" w:rsidRPr="009365C4" w14:paraId="283F87CC" w14:textId="643404B7" w:rsidTr="00C702EF">
        <w:trPr>
          <w:trHeight w:val="282"/>
        </w:trPr>
        <w:tc>
          <w:tcPr>
            <w:tcW w:w="1312" w:type="dxa"/>
            <w:shd w:val="clear" w:color="auto" w:fill="FFFFFF" w:themeFill="background1"/>
          </w:tcPr>
          <w:p w14:paraId="4B39A501" w14:textId="127DA39D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A102</w:t>
            </w:r>
          </w:p>
        </w:tc>
        <w:tc>
          <w:tcPr>
            <w:tcW w:w="1873" w:type="dxa"/>
            <w:shd w:val="clear" w:color="auto" w:fill="FFFFFF" w:themeFill="background1"/>
          </w:tcPr>
          <w:p w14:paraId="7D7BFDDD" w14:textId="16BCF15F" w:rsidR="00BC628D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5187" w:type="dxa"/>
            <w:shd w:val="clear" w:color="auto" w:fill="FFFFFF" w:themeFill="background1"/>
          </w:tcPr>
          <w:p w14:paraId="3A9B3A5D" w14:textId="77777777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Merateľný ukazovateľ vyjadruje počet produktov, ktoré sú „nové pre trh“ v dôsledku realizácie aktivít projektu. Produkt môže byť hmotný aj nehmotný, t. j. môže ísť o výrobok alebo službu. Jedná sa o nasledovné typy produktov (výrobkov, služieb, technológií): </w:t>
            </w:r>
          </w:p>
          <w:p w14:paraId="4440478F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nový produkt je nový pre trh, ak neexistuje iný produkt dostupný na trhu s rovnakou funkcionalitou, alebo ak je produkt vyrábaný výrazne odlišnou technológiu ako produkty dostupné na trhu, </w:t>
            </w:r>
          </w:p>
          <w:p w14:paraId="5D507683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 xml:space="preserve">inovovaný existujúci produkt je podstatne zmenený produkt spočívajúci v jeho výrazne zdokonalených vlastnostiach, alebo účele využitia, prípadne spôsobe výroby. Charakteristiky inovovaného produktu sa významne líšia od iných produktov dostupných na trhu. </w:t>
            </w:r>
          </w:p>
          <w:p w14:paraId="18C6F3B6" w14:textId="151B2CC7" w:rsidR="00BC628D" w:rsidRPr="008C0112" w:rsidRDefault="008C0112" w:rsidP="008C01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Trh produktov vzniknutých v rámci podporených projektov si definuje užívateľ samostatne na základe povahy produktu realizovaného v rámci podporeného projektu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prevládajúcej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t>hospodárskej aktivity podniku. Trh môže byť národný, vnútorný trh EÚ, alebo trhy tretích krajín.</w:t>
            </w:r>
          </w:p>
        </w:tc>
        <w:tc>
          <w:tcPr>
            <w:tcW w:w="1024" w:type="dxa"/>
            <w:shd w:val="clear" w:color="auto" w:fill="FFFFFF" w:themeFill="background1"/>
          </w:tcPr>
          <w:p w14:paraId="23803A4D" w14:textId="5111518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737" w:type="dxa"/>
            <w:shd w:val="clear" w:color="auto" w:fill="FFFFFF" w:themeFill="background1"/>
          </w:tcPr>
          <w:p w14:paraId="094963C2" w14:textId="4AC7D802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del w:id="18" w:author="Autor">
              <w:r w:rsidRPr="008C0112" w:rsidDel="009C5178">
                <w:rPr>
                  <w:rFonts w:asciiTheme="minorHAnsi" w:hAnsiTheme="minorHAnsi"/>
                  <w:sz w:val="20"/>
                </w:rPr>
                <w:delText>prác na</w:delText>
              </w:r>
            </w:del>
            <w:ins w:id="19" w:author="Autor">
              <w:r w:rsidR="009C5178">
                <w:rPr>
                  <w:rFonts w:asciiTheme="minorHAnsi" w:hAnsiTheme="minorHAnsi"/>
                  <w:sz w:val="20"/>
                </w:rPr>
                <w:t>realizácie</w:t>
              </w:r>
            </w:ins>
            <w:r w:rsidRPr="008C0112">
              <w:rPr>
                <w:rFonts w:asciiTheme="minorHAnsi" w:hAnsiTheme="minorHAnsi"/>
                <w:sz w:val="20"/>
              </w:rPr>
              <w:t xml:space="preserve"> projekt</w:t>
            </w:r>
            <w:ins w:id="20" w:author="Autor">
              <w:r w:rsidR="009C5178">
                <w:rPr>
                  <w:rFonts w:asciiTheme="minorHAnsi" w:hAnsiTheme="minorHAnsi"/>
                  <w:sz w:val="20"/>
                </w:rPr>
                <w:t>u</w:t>
              </w:r>
            </w:ins>
            <w:del w:id="21" w:author="Autor">
              <w:r w:rsidRPr="008C0112" w:rsidDel="009C5178">
                <w:rPr>
                  <w:rFonts w:asciiTheme="minorHAnsi" w:hAnsiTheme="minorHAnsi"/>
                  <w:sz w:val="20"/>
                </w:rPr>
                <w:delText>e</w:delText>
              </w:r>
            </w:del>
          </w:p>
        </w:tc>
        <w:tc>
          <w:tcPr>
            <w:tcW w:w="1242" w:type="dxa"/>
            <w:shd w:val="clear" w:color="auto" w:fill="FFFFFF" w:themeFill="background1"/>
          </w:tcPr>
          <w:p w14:paraId="5F84BD66" w14:textId="29F65ACF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shd w:val="clear" w:color="auto" w:fill="FFFFFF" w:themeFill="background1"/>
          </w:tcPr>
          <w:p w14:paraId="0262ED8A" w14:textId="1A0B25C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CB5674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shd w:val="clear" w:color="auto" w:fill="FFFFFF" w:themeFill="background1"/>
          </w:tcPr>
          <w:p w14:paraId="3AA5DFB6" w14:textId="535D922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nový pre trh</w:t>
            </w:r>
          </w:p>
        </w:tc>
      </w:tr>
    </w:tbl>
    <w:p w14:paraId="442F841B" w14:textId="77777777"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14:paraId="2C98B24C" w14:textId="3E3765C6" w:rsidR="00CF14C5" w:rsidRDefault="00840492" w:rsidP="00125428">
      <w:pPr>
        <w:ind w:left="-426" w:right="-45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 w:rsidR="00CF14C5">
        <w:rPr>
          <w:rFonts w:asciiTheme="minorHAnsi" w:hAnsiTheme="minorHAnsi"/>
        </w:rPr>
        <w:t>.</w:t>
      </w:r>
      <w:r w:rsidR="00C702E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Žiadateľ </w:t>
      </w:r>
      <w:r w:rsidR="00C702EF">
        <w:rPr>
          <w:rFonts w:asciiTheme="minorHAnsi" w:hAnsiTheme="minorHAnsi"/>
        </w:rPr>
        <w:t>je povinný stanoviť „nenulovú“ cieľovú hodnotu pre povinné merateľné ukazovatele</w:t>
      </w:r>
      <w:r w:rsidR="002E59BB">
        <w:rPr>
          <w:rFonts w:asciiTheme="minorHAnsi" w:hAnsiTheme="minorHAnsi"/>
        </w:rPr>
        <w:t>, t.</w:t>
      </w:r>
      <w:r w:rsidR="0078534C">
        <w:rPr>
          <w:rFonts w:asciiTheme="minorHAnsi" w:hAnsiTheme="minorHAnsi"/>
        </w:rPr>
        <w:t xml:space="preserve"> </w:t>
      </w:r>
      <w:r w:rsidR="002E59BB">
        <w:rPr>
          <w:rFonts w:asciiTheme="minorHAnsi" w:hAnsiTheme="minorHAnsi"/>
        </w:rPr>
        <w:t>j. ukazovatele označené ako „áno“ bez d</w:t>
      </w:r>
      <w:r w:rsidR="00317FC0">
        <w:rPr>
          <w:rFonts w:asciiTheme="minorHAnsi" w:hAnsiTheme="minorHAnsi"/>
        </w:rPr>
        <w:t>ô</w:t>
      </w:r>
      <w:r w:rsidR="002E59BB">
        <w:rPr>
          <w:rFonts w:asciiTheme="minorHAnsi" w:hAnsiTheme="minorHAnsi"/>
        </w:rPr>
        <w:t>vetku</w:t>
      </w:r>
      <w:r w:rsidR="00C702EF">
        <w:rPr>
          <w:rFonts w:asciiTheme="minorHAnsi" w:hAnsiTheme="minorHAnsi"/>
        </w:rPr>
        <w:t>.</w:t>
      </w:r>
    </w:p>
    <w:p w14:paraId="36CF19DA" w14:textId="31566894" w:rsidR="00535633" w:rsidRPr="00A42D69" w:rsidRDefault="00535633" w:rsidP="00125428">
      <w:pPr>
        <w:ind w:left="-426" w:right="-45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Projekt bez príspevku k naplneniu </w:t>
      </w:r>
      <w:r w:rsidR="00C702EF">
        <w:rPr>
          <w:rFonts w:asciiTheme="minorHAnsi" w:hAnsiTheme="minorHAnsi"/>
        </w:rPr>
        <w:t xml:space="preserve">povinných </w:t>
      </w:r>
      <w:r>
        <w:rPr>
          <w:rFonts w:asciiTheme="minorHAnsi" w:hAnsiTheme="minorHAnsi"/>
        </w:rPr>
        <w:t>merateľných ukazovateľov nebude schválený.</w:t>
      </w:r>
    </w:p>
    <w:p w14:paraId="28496D96" w14:textId="77777777" w:rsidR="001F568D" w:rsidRPr="001A6EA1" w:rsidRDefault="001F568D" w:rsidP="00125428">
      <w:pPr>
        <w:ind w:left="-426" w:right="-454"/>
        <w:jc w:val="both"/>
        <w:rPr>
          <w:rFonts w:asciiTheme="minorHAnsi" w:hAnsiTheme="minorHAnsi"/>
        </w:rPr>
      </w:pPr>
    </w:p>
    <w:p w14:paraId="1FB4FEA6" w14:textId="0F4F2A72" w:rsidR="001A6EA1" w:rsidRDefault="001A6EA1" w:rsidP="00125428">
      <w:pPr>
        <w:ind w:left="-426" w:right="-454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</w:t>
      </w:r>
      <w:r w:rsidR="00DD5DD8">
        <w:rPr>
          <w:rFonts w:asciiTheme="minorHAnsi" w:hAnsiTheme="minorHAnsi"/>
        </w:rPr>
        <w:t>á</w:t>
      </w:r>
      <w:r>
        <w:rPr>
          <w:rFonts w:asciiTheme="minorHAnsi" w:hAnsiTheme="minorHAnsi"/>
        </w:rPr>
        <w:t xml:space="preserve"> nebude v zmysle pravidiel sankčného mechanizmu akceptovateľná (či už z dôvodu výšky odchýlky, alebo objektívnych dôvodov príčin jej vzniku)</w:t>
      </w:r>
      <w:r w:rsidR="00C70BD3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bude výška príspevku skrátená v zodpovedajúcej výške.</w:t>
      </w:r>
    </w:p>
    <w:p w14:paraId="30692FBC" w14:textId="77777777" w:rsidR="001A6EA1" w:rsidRPr="001A6EA1" w:rsidRDefault="001A6EA1" w:rsidP="00125428">
      <w:pPr>
        <w:ind w:left="-426" w:right="-454"/>
        <w:jc w:val="both"/>
        <w:rPr>
          <w:rFonts w:asciiTheme="minorHAnsi" w:hAnsiTheme="minorHAnsi"/>
        </w:rPr>
      </w:pPr>
    </w:p>
    <w:sectPr w:rsidR="001A6EA1" w:rsidRPr="001A6EA1" w:rsidSect="005E6B6E">
      <w:headerReference w:type="first" r:id="rId8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E44F1" w14:textId="77777777" w:rsidR="00C04E3D" w:rsidRDefault="00C04E3D">
      <w:r>
        <w:separator/>
      </w:r>
    </w:p>
  </w:endnote>
  <w:endnote w:type="continuationSeparator" w:id="0">
    <w:p w14:paraId="4A443ECA" w14:textId="77777777" w:rsidR="00C04E3D" w:rsidRDefault="00C04E3D">
      <w:r>
        <w:continuationSeparator/>
      </w:r>
    </w:p>
  </w:endnote>
  <w:endnote w:type="continuationNotice" w:id="1">
    <w:p w14:paraId="55B1167D" w14:textId="77777777" w:rsidR="00C04E3D" w:rsidRDefault="00C04E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5668D" w14:textId="77777777" w:rsidR="00C04E3D" w:rsidRDefault="00C04E3D">
      <w:r>
        <w:separator/>
      </w:r>
    </w:p>
  </w:footnote>
  <w:footnote w:type="continuationSeparator" w:id="0">
    <w:p w14:paraId="0D767428" w14:textId="77777777" w:rsidR="00C04E3D" w:rsidRDefault="00C04E3D">
      <w:r>
        <w:continuationSeparator/>
      </w:r>
    </w:p>
  </w:footnote>
  <w:footnote w:type="continuationNotice" w:id="1">
    <w:p w14:paraId="46E093CE" w14:textId="77777777" w:rsidR="00C04E3D" w:rsidRDefault="00C04E3D"/>
  </w:footnote>
  <w:footnote w:id="2">
    <w:p w14:paraId="23620C2B" w14:textId="0C221813" w:rsidR="00C32A49" w:rsidRPr="001A6EA1" w:rsidRDefault="00C32A49" w:rsidP="00125428">
      <w:pPr>
        <w:pStyle w:val="Textpoznmkypodiarou"/>
        <w:ind w:right="-312"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  <w:t>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380E056E" w14:textId="03F4FE94" w:rsidR="00C32A49" w:rsidRPr="001A6EA1" w:rsidRDefault="00C32A49" w:rsidP="00125428">
      <w:pPr>
        <w:pStyle w:val="Textpoznmkypodiarou"/>
        <w:ind w:right="-312"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>ny princíp Udržateľný rozvoj, RMŽaND</w:t>
      </w:r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  <w:footnote w:id="4">
    <w:p w14:paraId="7B1D886B" w14:textId="77777777" w:rsidR="009C5178" w:rsidRDefault="009C5178" w:rsidP="009C5178">
      <w:pPr>
        <w:pStyle w:val="Textpoznmkypodiarou"/>
        <w:ind w:right="-312" w:hanging="284"/>
        <w:rPr>
          <w:ins w:id="12" w:author="Autor"/>
          <w:rStyle w:val="Odkaznapoznmkupodiarou"/>
          <w:rFonts w:asciiTheme="minorHAnsi" w:hAnsiTheme="minorHAnsi"/>
        </w:rPr>
      </w:pPr>
      <w:ins w:id="13" w:author="Autor">
        <w:r>
          <w:rPr>
            <w:rStyle w:val="Odkaznapoznmkupodiarou"/>
            <w:rFonts w:asciiTheme="minorHAnsi" w:hAnsiTheme="minorHAnsi"/>
          </w:rPr>
          <w:footnoteRef/>
        </w:r>
        <w:r>
          <w:rPr>
            <w:rFonts w:asciiTheme="minorHAnsi" w:hAnsiTheme="minorHAnsi"/>
          </w:rPr>
          <w:tab/>
        </w:r>
        <w:r>
          <w:rPr>
            <w:rStyle w:val="Odkaznapoznmkupodiarou"/>
            <w:rFonts w:asciiTheme="minorHAnsi" w:hAnsiTheme="minorHAnsi"/>
          </w:rPr>
          <w:t>Pre účely tejto prílohy sa pod záverečnou ŽoP rozumie aj ŽoP na predfinancovanie poslednej časti príspevku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0159A" w14:textId="495AA0B3" w:rsidR="0078534C" w:rsidRPr="001F013A" w:rsidRDefault="0078534C" w:rsidP="0078534C">
    <w:pPr>
      <w:pStyle w:val="Hlavika"/>
      <w:jc w:val="left"/>
      <w:rPr>
        <w:rFonts w:ascii="Arial Narrow" w:hAnsi="Arial Narrow"/>
        <w:sz w:val="20"/>
      </w:rPr>
    </w:pPr>
    <w:r w:rsidRPr="00F049F5">
      <w:rPr>
        <w:noProof/>
      </w:rPr>
      <w:drawing>
        <wp:inline distT="0" distB="0" distL="0" distR="0" wp14:anchorId="34D3C453" wp14:editId="3B1F8110">
          <wp:extent cx="1000125" cy="364810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3847" cy="369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8752" behindDoc="1" locked="0" layoutInCell="1" allowOverlap="1" wp14:anchorId="37714A63" wp14:editId="103F80E0">
          <wp:simplePos x="0" y="0"/>
          <wp:positionH relativeFrom="column">
            <wp:posOffset>6894195</wp:posOffset>
          </wp:positionH>
          <wp:positionV relativeFrom="paragraph">
            <wp:posOffset>-139700</wp:posOffset>
          </wp:positionV>
          <wp:extent cx="1911985" cy="532765"/>
          <wp:effectExtent l="0" t="0" r="0" b="635"/>
          <wp:wrapTight wrapText="bothSides">
            <wp:wrapPolygon edited="0">
              <wp:start x="0" y="0"/>
              <wp:lineTo x="0" y="20853"/>
              <wp:lineTo x="21306" y="20853"/>
              <wp:lineTo x="21306" y="0"/>
              <wp:lineTo x="0" y="0"/>
            </wp:wrapPolygon>
          </wp:wrapTight>
          <wp:docPr id="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1985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5680" behindDoc="1" locked="0" layoutInCell="1" allowOverlap="1" wp14:anchorId="6F3FBABC" wp14:editId="7AEBA253">
          <wp:simplePos x="0" y="0"/>
          <wp:positionH relativeFrom="column">
            <wp:posOffset>2434590</wp:posOffset>
          </wp:positionH>
          <wp:positionV relativeFrom="paragraph">
            <wp:posOffset>-92075</wp:posOffset>
          </wp:positionV>
          <wp:extent cx="571500" cy="478790"/>
          <wp:effectExtent l="0" t="0" r="0" b="0"/>
          <wp:wrapTight wrapText="bothSides">
            <wp:wrapPolygon edited="0">
              <wp:start x="2160" y="0"/>
              <wp:lineTo x="0" y="13751"/>
              <wp:lineTo x="0" y="18907"/>
              <wp:lineTo x="4320" y="20626"/>
              <wp:lineTo x="15840" y="20626"/>
              <wp:lineTo x="20880" y="18907"/>
              <wp:lineTo x="20880" y="13751"/>
              <wp:lineTo x="17280" y="13751"/>
              <wp:lineTo x="19440" y="9454"/>
              <wp:lineTo x="18720" y="0"/>
              <wp:lineTo x="2160" y="0"/>
            </wp:wrapPolygon>
          </wp:wrapTight>
          <wp:docPr id="3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93B877" w14:textId="61E8E21D" w:rsidR="0078534C" w:rsidRDefault="0078534C" w:rsidP="0078534C">
    <w:pPr>
      <w:pStyle w:val="Hlavika"/>
      <w:jc w:val="left"/>
      <w:rPr>
        <w:rFonts w:ascii="Arial Narrow" w:hAnsi="Arial Narrow" w:cs="Arial"/>
        <w:sz w:val="20"/>
      </w:rPr>
    </w:pPr>
    <w:r>
      <w:rPr>
        <w:noProof/>
      </w:rPr>
      <w:drawing>
        <wp:anchor distT="0" distB="0" distL="114300" distR="114300" simplePos="0" relativeHeight="251659776" behindDoc="0" locked="1" layoutInCell="1" allowOverlap="1" wp14:anchorId="034F71A0" wp14:editId="44A3FB34">
          <wp:simplePos x="0" y="0"/>
          <wp:positionH relativeFrom="column">
            <wp:posOffset>4003675</wp:posOffset>
          </wp:positionH>
          <wp:positionV relativeFrom="paragraph">
            <wp:posOffset>-725170</wp:posOffset>
          </wp:positionV>
          <wp:extent cx="2105025" cy="754380"/>
          <wp:effectExtent l="0" t="0" r="9525" b="7620"/>
          <wp:wrapNone/>
          <wp:docPr id="5" name="Grafický objekt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5025" cy="754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FF83D4" w14:textId="032DE4D8" w:rsidR="0078534C" w:rsidRPr="005E6B6E" w:rsidRDefault="0078534C" w:rsidP="0078534C">
    <w:pPr>
      <w:pStyle w:val="Hlavika"/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  <w:p w14:paraId="1D8CEB40" w14:textId="6A9C6A5B" w:rsidR="00C32A49" w:rsidRPr="005E6B6E" w:rsidRDefault="00C32A49" w:rsidP="005E6B6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 w16cid:durableId="533617232">
    <w:abstractNumId w:val="27"/>
  </w:num>
  <w:num w:numId="2" w16cid:durableId="1668626645">
    <w:abstractNumId w:val="18"/>
  </w:num>
  <w:num w:numId="3" w16cid:durableId="1556627804">
    <w:abstractNumId w:val="38"/>
  </w:num>
  <w:num w:numId="4" w16cid:durableId="1374312101">
    <w:abstractNumId w:val="1"/>
  </w:num>
  <w:num w:numId="5" w16cid:durableId="1149443296">
    <w:abstractNumId w:val="0"/>
  </w:num>
  <w:num w:numId="6" w16cid:durableId="1942104367">
    <w:abstractNumId w:val="3"/>
  </w:num>
  <w:num w:numId="7" w16cid:durableId="2122914456">
    <w:abstractNumId w:val="6"/>
  </w:num>
  <w:num w:numId="8" w16cid:durableId="999775612">
    <w:abstractNumId w:val="9"/>
  </w:num>
  <w:num w:numId="9" w16cid:durableId="1299727970">
    <w:abstractNumId w:val="8"/>
  </w:num>
  <w:num w:numId="10" w16cid:durableId="1252660728">
    <w:abstractNumId w:val="15"/>
  </w:num>
  <w:num w:numId="11" w16cid:durableId="1591818724">
    <w:abstractNumId w:val="30"/>
  </w:num>
  <w:num w:numId="12" w16cid:durableId="26150803">
    <w:abstractNumId w:val="25"/>
  </w:num>
  <w:num w:numId="13" w16cid:durableId="933511762">
    <w:abstractNumId w:val="20"/>
  </w:num>
  <w:num w:numId="14" w16cid:durableId="932326150">
    <w:abstractNumId w:val="10"/>
  </w:num>
  <w:num w:numId="15" w16cid:durableId="664363507">
    <w:abstractNumId w:val="26"/>
  </w:num>
  <w:num w:numId="16" w16cid:durableId="1222907901">
    <w:abstractNumId w:val="23"/>
  </w:num>
  <w:num w:numId="17" w16cid:durableId="1739785040">
    <w:abstractNumId w:val="4"/>
  </w:num>
  <w:num w:numId="18" w16cid:durableId="901719413">
    <w:abstractNumId w:val="24"/>
  </w:num>
  <w:num w:numId="19" w16cid:durableId="1881362726">
    <w:abstractNumId w:val="12"/>
  </w:num>
  <w:num w:numId="20" w16cid:durableId="1168208653">
    <w:abstractNumId w:val="29"/>
  </w:num>
  <w:num w:numId="21" w16cid:durableId="268051585">
    <w:abstractNumId w:val="22"/>
  </w:num>
  <w:num w:numId="22" w16cid:durableId="1951934242">
    <w:abstractNumId w:val="16"/>
  </w:num>
  <w:num w:numId="23" w16cid:durableId="452283451">
    <w:abstractNumId w:val="35"/>
  </w:num>
  <w:num w:numId="24" w16cid:durableId="1086726612">
    <w:abstractNumId w:val="11"/>
  </w:num>
  <w:num w:numId="25" w16cid:durableId="1461341538">
    <w:abstractNumId w:val="19"/>
  </w:num>
  <w:num w:numId="26" w16cid:durableId="1221476835">
    <w:abstractNumId w:val="2"/>
  </w:num>
  <w:num w:numId="27" w16cid:durableId="1515267101">
    <w:abstractNumId w:val="33"/>
  </w:num>
  <w:num w:numId="28" w16cid:durableId="232011517">
    <w:abstractNumId w:val="36"/>
  </w:num>
  <w:num w:numId="29" w16cid:durableId="208759710">
    <w:abstractNumId w:val="32"/>
  </w:num>
  <w:num w:numId="30" w16cid:durableId="752750401">
    <w:abstractNumId w:val="34"/>
  </w:num>
  <w:num w:numId="31" w16cid:durableId="2118131501">
    <w:abstractNumId w:val="31"/>
  </w:num>
  <w:num w:numId="32" w16cid:durableId="1260066338">
    <w:abstractNumId w:val="14"/>
  </w:num>
  <w:num w:numId="33" w16cid:durableId="984625249">
    <w:abstractNumId w:val="5"/>
  </w:num>
  <w:num w:numId="34" w16cid:durableId="831067020">
    <w:abstractNumId w:val="37"/>
  </w:num>
  <w:num w:numId="35" w16cid:durableId="540048539">
    <w:abstractNumId w:val="7"/>
  </w:num>
  <w:num w:numId="36" w16cid:durableId="1724982934">
    <w:abstractNumId w:val="21"/>
  </w:num>
  <w:num w:numId="37" w16cid:durableId="713701315">
    <w:abstractNumId w:val="13"/>
  </w:num>
  <w:num w:numId="38" w16cid:durableId="220479367">
    <w:abstractNumId w:val="28"/>
  </w:num>
  <w:num w:numId="39" w16cid:durableId="2111388702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removePersonalInformation/>
  <w:removeDateAndTime/>
  <w:proofState w:spelling="clean" w:grammar="clean"/>
  <w:trackRevisions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0245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1A9E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25428"/>
    <w:rsid w:val="0013006F"/>
    <w:rsid w:val="0013063E"/>
    <w:rsid w:val="001327B0"/>
    <w:rsid w:val="00132C9D"/>
    <w:rsid w:val="00132D63"/>
    <w:rsid w:val="00133F2F"/>
    <w:rsid w:val="00135AAB"/>
    <w:rsid w:val="00136C8B"/>
    <w:rsid w:val="001375CD"/>
    <w:rsid w:val="00141824"/>
    <w:rsid w:val="00142019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6E1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63A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0EF2"/>
    <w:rsid w:val="002F20AC"/>
    <w:rsid w:val="002F2577"/>
    <w:rsid w:val="002F2AB0"/>
    <w:rsid w:val="002F33B4"/>
    <w:rsid w:val="002F58BC"/>
    <w:rsid w:val="00301EA2"/>
    <w:rsid w:val="003054AB"/>
    <w:rsid w:val="00305F67"/>
    <w:rsid w:val="0031235F"/>
    <w:rsid w:val="00317FC0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1E1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1A03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09F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0908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3ABB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3901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5195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8A9"/>
    <w:rsid w:val="00777987"/>
    <w:rsid w:val="0078034C"/>
    <w:rsid w:val="0078437F"/>
    <w:rsid w:val="0078534C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7739E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5ED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0DC6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B71D3"/>
    <w:rsid w:val="009C18F6"/>
    <w:rsid w:val="009C2C1B"/>
    <w:rsid w:val="009C33C8"/>
    <w:rsid w:val="009C42CF"/>
    <w:rsid w:val="009C4BC5"/>
    <w:rsid w:val="009C5178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A7E43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4E3D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45CE"/>
    <w:rsid w:val="00C146FF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A49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0BD3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61CE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5DD8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1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6454"/>
    <w:rsid w:val="00F37A18"/>
    <w:rsid w:val="00F37BBC"/>
    <w:rsid w:val="00F416DE"/>
    <w:rsid w:val="00F42F58"/>
    <w:rsid w:val="00F4387D"/>
    <w:rsid w:val="00F4449D"/>
    <w:rsid w:val="00F45C2B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Vraz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Zvraznen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sv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C3F5F205B604D1694DA7100DA21B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A1EC4-15FA-493C-823C-6A47D2ED31BB}"/>
      </w:docPartPr>
      <w:docPartBody>
        <w:p w:rsidR="00B62629" w:rsidRDefault="00C40C5F" w:rsidP="00C40C5F">
          <w:pPr>
            <w:pStyle w:val="8C3F5F205B604D1694DA7100DA21B7271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D55C5B517C024C3E8F5DCC72F82F6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F100A-F40F-43E7-B41A-9C887F6EC063}"/>
      </w:docPartPr>
      <w:docPartBody>
        <w:p w:rsidR="00B62629" w:rsidRDefault="00C40C5F" w:rsidP="00C40C5F">
          <w:pPr>
            <w:pStyle w:val="D55C5B517C024C3E8F5DCC72F82F60A2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980"/>
    <w:rsid w:val="000D0DF6"/>
    <w:rsid w:val="006472F3"/>
    <w:rsid w:val="006B31D6"/>
    <w:rsid w:val="006B5A84"/>
    <w:rsid w:val="006E2383"/>
    <w:rsid w:val="00A249AF"/>
    <w:rsid w:val="00A74980"/>
    <w:rsid w:val="00A93480"/>
    <w:rsid w:val="00B62629"/>
    <w:rsid w:val="00BF10A1"/>
    <w:rsid w:val="00C31B9D"/>
    <w:rsid w:val="00C40C5F"/>
    <w:rsid w:val="00CA2517"/>
    <w:rsid w:val="00CF55EF"/>
    <w:rsid w:val="00D01BA2"/>
    <w:rsid w:val="00D44CE6"/>
    <w:rsid w:val="00DB3628"/>
    <w:rsid w:val="00DB5CB4"/>
    <w:rsid w:val="00E22C87"/>
    <w:rsid w:val="00E407DB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B5E29-EFBA-4CD4-A64A-948894D79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2016-11-03T17:06:00Z</dcterms:created>
  <dcterms:modified xsi:type="dcterms:W3CDTF">2023-02-13T15:13:00Z</dcterms:modified>
</cp:coreProperties>
</file>